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E0C" w:rsidRPr="003013CB" w:rsidRDefault="00BF5E0C">
      <w:pPr>
        <w:rPr>
          <w:rFonts w:ascii="Calibri" w:hAnsi="Calibri"/>
        </w:rPr>
      </w:pPr>
    </w:p>
    <w:p w:rsidR="00416EE2" w:rsidRPr="003013CB" w:rsidRDefault="00416EE2" w:rsidP="0019165A">
      <w:pPr>
        <w:numPr>
          <w:ilvl w:val="0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</w:rPr>
        <w:t xml:space="preserve"> </w:t>
      </w:r>
      <w:r w:rsidRPr="003013CB">
        <w:rPr>
          <w:rFonts w:ascii="Calibri" w:hAnsi="Calibri"/>
          <w:b/>
        </w:rPr>
        <w:t xml:space="preserve">Use Case </w:t>
      </w:r>
      <w:r w:rsidR="00F818E6">
        <w:rPr>
          <w:rFonts w:ascii="Calibri" w:hAnsi="Calibri"/>
          <w:b/>
        </w:rPr>
        <w:t>MP-22</w:t>
      </w:r>
      <w:r w:rsidRPr="003013CB">
        <w:rPr>
          <w:rFonts w:ascii="Calibri" w:hAnsi="Calibri"/>
          <w:b/>
        </w:rPr>
        <w:t xml:space="preserve"> – </w:t>
      </w:r>
      <w:r w:rsidR="00F818E6">
        <w:rPr>
          <w:rFonts w:ascii="Calibri" w:hAnsi="Calibri"/>
          <w:b/>
        </w:rPr>
        <w:t>Adding 867_02 Under Missing T</w:t>
      </w:r>
      <w:r w:rsidR="00FE7E9C">
        <w:rPr>
          <w:rFonts w:ascii="Calibri" w:hAnsi="Calibri"/>
          <w:b/>
        </w:rPr>
        <w:t xml:space="preserve">XNs (Enrollment </w:t>
      </w:r>
      <w:proofErr w:type="spellStart"/>
      <w:r w:rsidR="00FE7E9C">
        <w:rPr>
          <w:rFonts w:ascii="Calibri" w:hAnsi="Calibri"/>
          <w:b/>
        </w:rPr>
        <w:t>TXNx</w:t>
      </w:r>
      <w:proofErr w:type="spellEnd"/>
      <w:r w:rsidR="00FE7E9C">
        <w:rPr>
          <w:rFonts w:ascii="Calibri" w:hAnsi="Calibri"/>
          <w:b/>
        </w:rPr>
        <w:t xml:space="preserve">) </w:t>
      </w:r>
      <w:r w:rsidR="00F818E6">
        <w:rPr>
          <w:rFonts w:ascii="Calibri" w:hAnsi="Calibri"/>
          <w:b/>
        </w:rPr>
        <w:t>MarkeTrak Type</w:t>
      </w:r>
    </w:p>
    <w:p w:rsidR="00416EE2" w:rsidRPr="003013CB" w:rsidRDefault="00416EE2" w:rsidP="00416EE2">
      <w:pPr>
        <w:ind w:left="360"/>
        <w:rPr>
          <w:rFonts w:ascii="Calibri" w:hAnsi="Calibri"/>
          <w:b/>
        </w:rPr>
      </w:pPr>
    </w:p>
    <w:p w:rsidR="0019165A" w:rsidRPr="003013CB" w:rsidRDefault="0019165A" w:rsidP="0019165A">
      <w:pPr>
        <w:numPr>
          <w:ilvl w:val="1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  <w:b/>
        </w:rPr>
        <w:t xml:space="preserve">Description:  </w:t>
      </w:r>
      <w:r>
        <w:rPr>
          <w:rFonts w:ascii="Calibri" w:hAnsi="Calibri"/>
          <w:b/>
        </w:rPr>
        <w:t xml:space="preserve">Using the current </w:t>
      </w:r>
      <w:r w:rsidR="008B565D">
        <w:rPr>
          <w:rFonts w:ascii="Calibri" w:hAnsi="Calibri"/>
          <w:b/>
        </w:rPr>
        <w:t>Missing T</w:t>
      </w:r>
      <w:r w:rsidR="00FE7E9C">
        <w:rPr>
          <w:rFonts w:ascii="Calibri" w:hAnsi="Calibri"/>
          <w:b/>
        </w:rPr>
        <w:t xml:space="preserve">XNs (Enrollment </w:t>
      </w:r>
      <w:proofErr w:type="spellStart"/>
      <w:r w:rsidR="00FE7E9C">
        <w:rPr>
          <w:rFonts w:ascii="Calibri" w:hAnsi="Calibri"/>
          <w:b/>
        </w:rPr>
        <w:t>TXNx</w:t>
      </w:r>
      <w:proofErr w:type="spellEnd"/>
      <w:r w:rsidR="00FE7E9C">
        <w:rPr>
          <w:rFonts w:ascii="Calibri" w:hAnsi="Calibri"/>
          <w:b/>
        </w:rPr>
        <w:t>)</w:t>
      </w:r>
      <w:r>
        <w:rPr>
          <w:rFonts w:ascii="Calibri" w:hAnsi="Calibri"/>
          <w:b/>
        </w:rPr>
        <w:t xml:space="preserve"> workflow, </w:t>
      </w:r>
      <w:r w:rsidR="008B565D">
        <w:rPr>
          <w:rFonts w:ascii="Calibri" w:hAnsi="Calibri"/>
          <w:b/>
        </w:rPr>
        <w:t>add the 867_02 to the list in the Tran Type drop-down menu</w:t>
      </w:r>
      <w:r w:rsidRPr="003013CB">
        <w:rPr>
          <w:rFonts w:ascii="Calibri" w:hAnsi="Calibri"/>
          <w:b/>
        </w:rPr>
        <w:t xml:space="preserve">.  This will </w:t>
      </w:r>
      <w:r w:rsidR="008B565D">
        <w:rPr>
          <w:rFonts w:ascii="Calibri" w:hAnsi="Calibri"/>
          <w:b/>
        </w:rPr>
        <w:t>allow Market Participants to obtain information about missing 867_02s.</w:t>
      </w:r>
    </w:p>
    <w:p w:rsidR="00416EE2" w:rsidRPr="003013CB" w:rsidRDefault="00416EE2" w:rsidP="00416EE2">
      <w:pPr>
        <w:ind w:left="720"/>
        <w:rPr>
          <w:rFonts w:ascii="Calibri" w:hAnsi="Calibri"/>
        </w:rPr>
      </w:pPr>
    </w:p>
    <w:p w:rsidR="00416EE2" w:rsidRDefault="003013CB" w:rsidP="00416EE2">
      <w:pPr>
        <w:numPr>
          <w:ilvl w:val="0"/>
          <w:numId w:val="4"/>
        </w:numPr>
        <w:rPr>
          <w:ins w:id="0" w:author="ercot" w:date="2011-02-18T11:16:00Z"/>
          <w:rFonts w:ascii="Calibri" w:hAnsi="Calibri"/>
        </w:rPr>
      </w:pPr>
      <w:r>
        <w:rPr>
          <w:rFonts w:ascii="Calibri" w:hAnsi="Calibri"/>
        </w:rPr>
        <w:t>MarkeTrak tool will allow additional and specific information to be added to the sub-type which will enhance the TDU’s ability to resolve in a more timely and accurate manner.</w:t>
      </w:r>
    </w:p>
    <w:p w:rsidR="00C13871" w:rsidRPr="003013CB" w:rsidRDefault="00C13871" w:rsidP="00416EE2">
      <w:pPr>
        <w:numPr>
          <w:ilvl w:val="0"/>
          <w:numId w:val="4"/>
        </w:numPr>
        <w:rPr>
          <w:rFonts w:ascii="Calibri" w:hAnsi="Calibri"/>
        </w:rPr>
      </w:pPr>
      <w:proofErr w:type="spellStart"/>
      <w:ins w:id="1" w:author="ercot" w:date="2011-02-18T11:16:00Z">
        <w:r>
          <w:rPr>
            <w:rFonts w:ascii="Calibri" w:hAnsi="Calibri"/>
          </w:rPr>
          <w:t>Unexecutable</w:t>
        </w:r>
        <w:proofErr w:type="spellEnd"/>
        <w:r>
          <w:rPr>
            <w:rFonts w:ascii="Calibri" w:hAnsi="Calibri"/>
          </w:rPr>
          <w:t xml:space="preserve"> feature will now require comments from TDSP</w:t>
        </w:r>
      </w:ins>
    </w:p>
    <w:p w:rsidR="00416EE2" w:rsidRPr="003013CB" w:rsidRDefault="00416EE2" w:rsidP="00416EE2">
      <w:pPr>
        <w:ind w:left="1440"/>
        <w:rPr>
          <w:rFonts w:ascii="Calibri" w:hAnsi="Calibri"/>
        </w:rPr>
      </w:pPr>
    </w:p>
    <w:p w:rsidR="00416EE2" w:rsidRPr="003013CB" w:rsidRDefault="00416EE2" w:rsidP="00416EE2">
      <w:pPr>
        <w:numPr>
          <w:ilvl w:val="0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 xml:space="preserve">GUI:  </w:t>
      </w:r>
      <w:r w:rsidR="008B565D">
        <w:rPr>
          <w:rFonts w:ascii="Calibri" w:hAnsi="Calibri"/>
        </w:rPr>
        <w:t>Missing</w:t>
      </w:r>
      <w:r w:rsidR="00FE7E9C">
        <w:rPr>
          <w:rFonts w:ascii="Calibri" w:hAnsi="Calibri"/>
        </w:rPr>
        <w:t xml:space="preserve"> TXNs (Enrollment TXNs)</w:t>
      </w:r>
    </w:p>
    <w:p w:rsidR="00416EE2" w:rsidRPr="003013CB" w:rsidRDefault="00416EE2" w:rsidP="00416EE2">
      <w:pPr>
        <w:numPr>
          <w:ilvl w:val="1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 xml:space="preserve">New </w:t>
      </w:r>
      <w:r w:rsidR="00FE7E9C">
        <w:rPr>
          <w:rFonts w:ascii="Calibri" w:hAnsi="Calibri"/>
        </w:rPr>
        <w:t>Tran Type Option</w:t>
      </w:r>
      <w:r w:rsidRPr="003013CB">
        <w:rPr>
          <w:rFonts w:ascii="Calibri" w:hAnsi="Calibri"/>
        </w:rPr>
        <w:t xml:space="preserve">: </w:t>
      </w:r>
      <w:r w:rsidR="00FE7E9C">
        <w:rPr>
          <w:rFonts w:ascii="Calibri" w:hAnsi="Calibri"/>
        </w:rPr>
        <w:t>867_02</w:t>
      </w:r>
    </w:p>
    <w:p w:rsidR="00416EE2" w:rsidRPr="003013CB" w:rsidRDefault="00416EE2" w:rsidP="00416EE2">
      <w:pPr>
        <w:numPr>
          <w:ilvl w:val="2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>Min/max length:</w:t>
      </w:r>
      <w:r w:rsidR="009D0C2D">
        <w:rPr>
          <w:rFonts w:ascii="Calibri" w:hAnsi="Calibri"/>
        </w:rPr>
        <w:t xml:space="preserve"> 1/</w:t>
      </w:r>
      <w:r w:rsidR="00FE7E9C">
        <w:rPr>
          <w:rFonts w:ascii="Calibri" w:hAnsi="Calibri"/>
        </w:rPr>
        <w:t>6</w:t>
      </w:r>
      <w:del w:id="2" w:author="ercot" w:date="2011-02-18T11:09:00Z">
        <w:r w:rsidR="00FE7E9C" w:rsidDel="00C13871">
          <w:rPr>
            <w:rFonts w:ascii="Calibri" w:hAnsi="Calibri"/>
          </w:rPr>
          <w:delText>0</w:delText>
        </w:r>
      </w:del>
    </w:p>
    <w:p w:rsidR="00416EE2" w:rsidRPr="003013CB" w:rsidRDefault="00416EE2" w:rsidP="00416EE2">
      <w:pPr>
        <w:numPr>
          <w:ilvl w:val="2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>Type:</w:t>
      </w:r>
      <w:r w:rsidR="00A61EC5">
        <w:rPr>
          <w:rFonts w:ascii="Calibri" w:hAnsi="Calibri"/>
        </w:rPr>
        <w:t xml:space="preserve"> List</w:t>
      </w:r>
    </w:p>
    <w:p w:rsidR="00104074" w:rsidRPr="00104074" w:rsidRDefault="00416EE2" w:rsidP="00104074">
      <w:pPr>
        <w:numPr>
          <w:ilvl w:val="2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>Permitted Values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814_01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814_02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814_03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814_04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814_05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814_06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814_07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814_08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814_09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814_10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814_11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814_12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814_13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814_14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814_15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814_16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814_17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814_18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814_19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814_20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814_21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814_22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814_23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814_24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814_25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814_26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lastRenderedPageBreak/>
        <w:t>814_27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814_28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814_29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814_29-09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814_09-PT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867_02</w:t>
      </w:r>
      <w:ins w:id="3" w:author="ercot" w:date="2011-02-18T11:18:00Z">
        <w:r w:rsidR="00C13871">
          <w:rPr>
            <w:rFonts w:ascii="Calibri" w:hAnsi="Calibri"/>
          </w:rPr>
          <w:t xml:space="preserve"> (this is the only listed value not within the current Missing TXNS subtype)</w:t>
        </w:r>
      </w:ins>
    </w:p>
    <w:p w:rsidR="00B3147B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867_04</w:t>
      </w:r>
    </w:p>
    <w:p w:rsidR="00104074" w:rsidRPr="003013CB" w:rsidRDefault="00104074" w:rsidP="00104074">
      <w:pPr>
        <w:ind w:left="3960"/>
        <w:rPr>
          <w:rFonts w:ascii="Calibri" w:hAnsi="Calibri"/>
        </w:rPr>
      </w:pPr>
    </w:p>
    <w:p w:rsidR="00416EE2" w:rsidRPr="003013CB" w:rsidRDefault="00416EE2" w:rsidP="00416EE2">
      <w:pPr>
        <w:numPr>
          <w:ilvl w:val="2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>Default Value:</w:t>
      </w:r>
      <w:r w:rsidR="00A61EC5">
        <w:rPr>
          <w:rFonts w:ascii="Calibri" w:hAnsi="Calibri"/>
        </w:rPr>
        <w:t xml:space="preserve"> </w:t>
      </w:r>
      <w:r w:rsidR="00053F0F">
        <w:rPr>
          <w:rFonts w:ascii="Calibri" w:hAnsi="Calibri"/>
        </w:rPr>
        <w:t>None</w:t>
      </w:r>
    </w:p>
    <w:p w:rsidR="00416EE2" w:rsidRPr="003013CB" w:rsidRDefault="00416EE2" w:rsidP="00416EE2">
      <w:pPr>
        <w:numPr>
          <w:ilvl w:val="2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>Screen Location:</w:t>
      </w:r>
      <w:r w:rsidR="00A61EC5">
        <w:rPr>
          <w:rFonts w:ascii="Calibri" w:hAnsi="Calibri"/>
        </w:rPr>
        <w:t xml:space="preserve"> Issue</w:t>
      </w:r>
    </w:p>
    <w:p w:rsidR="00416EE2" w:rsidRPr="003013CB" w:rsidRDefault="00416EE2" w:rsidP="00416EE2">
      <w:pPr>
        <w:numPr>
          <w:ilvl w:val="2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>Read Only (Y,N):</w:t>
      </w:r>
      <w:r w:rsidR="00A61EC5">
        <w:rPr>
          <w:rFonts w:ascii="Calibri" w:hAnsi="Calibri"/>
        </w:rPr>
        <w:t xml:space="preserve"> No</w:t>
      </w:r>
    </w:p>
    <w:p w:rsidR="00416EE2" w:rsidRPr="003013CB" w:rsidRDefault="00416EE2" w:rsidP="00416EE2">
      <w:pPr>
        <w:numPr>
          <w:ilvl w:val="2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 xml:space="preserve">Updateable – </w:t>
      </w:r>
      <w:r w:rsidR="00053F0F">
        <w:rPr>
          <w:rFonts w:ascii="Calibri" w:hAnsi="Calibri"/>
        </w:rPr>
        <w:t>No</w:t>
      </w:r>
    </w:p>
    <w:p w:rsidR="00416EE2" w:rsidRPr="003013CB" w:rsidRDefault="00416EE2" w:rsidP="00416EE2">
      <w:pPr>
        <w:numPr>
          <w:ilvl w:val="2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>Automatically populated (Y,N):</w:t>
      </w:r>
      <w:r w:rsidR="00A61EC5">
        <w:rPr>
          <w:rFonts w:ascii="Calibri" w:hAnsi="Calibri"/>
        </w:rPr>
        <w:t xml:space="preserve"> No</w:t>
      </w:r>
    </w:p>
    <w:p w:rsidR="00416EE2" w:rsidRPr="003013CB" w:rsidRDefault="00416EE2" w:rsidP="00416EE2">
      <w:pPr>
        <w:numPr>
          <w:ilvl w:val="2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>Proprietary – visible to who:</w:t>
      </w:r>
      <w:r w:rsidR="00A61EC5">
        <w:rPr>
          <w:rFonts w:ascii="Calibri" w:hAnsi="Calibri"/>
        </w:rPr>
        <w:t xml:space="preserve"> All MPs Involved</w:t>
      </w:r>
    </w:p>
    <w:p w:rsidR="00416EE2" w:rsidRPr="003013CB" w:rsidRDefault="00416EE2" w:rsidP="00416EE2">
      <w:pPr>
        <w:numPr>
          <w:ilvl w:val="2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>Field Screen Title:</w:t>
      </w:r>
      <w:r w:rsidR="00A61EC5">
        <w:rPr>
          <w:rFonts w:ascii="Calibri" w:hAnsi="Calibri"/>
        </w:rPr>
        <w:t xml:space="preserve"> </w:t>
      </w:r>
      <w:r w:rsidR="00053F0F">
        <w:rPr>
          <w:rFonts w:ascii="Calibri" w:hAnsi="Calibri"/>
        </w:rPr>
        <w:t>Missing TXNs (Enrollment TXNs)</w:t>
      </w:r>
    </w:p>
    <w:p w:rsidR="00416EE2" w:rsidRPr="003013CB" w:rsidRDefault="00416EE2" w:rsidP="00416EE2">
      <w:pPr>
        <w:numPr>
          <w:ilvl w:val="2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 xml:space="preserve">Transition(s) enabled: </w:t>
      </w:r>
      <w:r w:rsidR="00900307">
        <w:rPr>
          <w:rFonts w:ascii="Calibri" w:hAnsi="Calibri"/>
        </w:rPr>
        <w:t>Submit</w:t>
      </w:r>
    </w:p>
    <w:p w:rsidR="00416EE2" w:rsidRPr="003013CB" w:rsidRDefault="00416EE2" w:rsidP="00416EE2">
      <w:pPr>
        <w:numPr>
          <w:ilvl w:val="2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>Transition(s) displayed:</w:t>
      </w:r>
      <w:r w:rsidR="00900307">
        <w:rPr>
          <w:rFonts w:ascii="Calibri" w:hAnsi="Calibri"/>
        </w:rPr>
        <w:t xml:space="preserve"> All</w:t>
      </w:r>
    </w:p>
    <w:p w:rsidR="00416EE2" w:rsidRDefault="00416EE2" w:rsidP="00416EE2">
      <w:pPr>
        <w:numPr>
          <w:ilvl w:val="2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>Workflow(s) involved:</w:t>
      </w:r>
      <w:r w:rsidR="00900307">
        <w:rPr>
          <w:rFonts w:ascii="Calibri" w:hAnsi="Calibri"/>
        </w:rPr>
        <w:t xml:space="preserve"> </w:t>
      </w:r>
      <w:r w:rsidR="00053F0F">
        <w:rPr>
          <w:rFonts w:ascii="Calibri" w:hAnsi="Calibri"/>
        </w:rPr>
        <w:t>Missing TXNs (Enrollment TXNs)</w:t>
      </w:r>
    </w:p>
    <w:p w:rsidR="00B3147B" w:rsidRDefault="00B3147B" w:rsidP="00B3147B">
      <w:pPr>
        <w:rPr>
          <w:rFonts w:ascii="Calibri" w:hAnsi="Calibri"/>
        </w:rPr>
      </w:pPr>
    </w:p>
    <w:p w:rsidR="00B3147B" w:rsidRDefault="00B3147B" w:rsidP="00B3147B">
      <w:pPr>
        <w:rPr>
          <w:rFonts w:ascii="Calibri" w:hAnsi="Calibri"/>
        </w:rPr>
      </w:pPr>
    </w:p>
    <w:p w:rsidR="00416EE2" w:rsidRPr="003013CB" w:rsidRDefault="00416EE2" w:rsidP="00416EE2">
      <w:pPr>
        <w:numPr>
          <w:ilvl w:val="0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>API:</w:t>
      </w:r>
    </w:p>
    <w:p w:rsidR="00416EE2" w:rsidRDefault="00900307" w:rsidP="00416EE2">
      <w:pPr>
        <w:numPr>
          <w:ilvl w:val="1"/>
          <w:numId w:val="4"/>
        </w:numPr>
        <w:rPr>
          <w:rFonts w:ascii="Calibri" w:hAnsi="Calibri"/>
        </w:rPr>
      </w:pPr>
      <w:r>
        <w:rPr>
          <w:rFonts w:ascii="Calibri" w:hAnsi="Calibri"/>
        </w:rPr>
        <w:t xml:space="preserve">Updated to accommodate </w:t>
      </w:r>
      <w:r w:rsidR="00053F0F">
        <w:rPr>
          <w:rFonts w:ascii="Calibri" w:hAnsi="Calibri"/>
        </w:rPr>
        <w:t>Tran Type option</w:t>
      </w:r>
    </w:p>
    <w:p w:rsidR="00900307" w:rsidRDefault="00900307" w:rsidP="00900307">
      <w:pPr>
        <w:numPr>
          <w:ilvl w:val="2"/>
          <w:numId w:val="4"/>
        </w:numPr>
        <w:rPr>
          <w:rFonts w:ascii="Calibri" w:hAnsi="Calibri"/>
        </w:rPr>
      </w:pPr>
      <w:r>
        <w:rPr>
          <w:rFonts w:ascii="Calibri" w:hAnsi="Calibri"/>
        </w:rPr>
        <w:t>Query Detail</w:t>
      </w:r>
    </w:p>
    <w:p w:rsidR="00900307" w:rsidRDefault="00900307" w:rsidP="00900307">
      <w:pPr>
        <w:numPr>
          <w:ilvl w:val="2"/>
          <w:numId w:val="4"/>
        </w:numPr>
        <w:rPr>
          <w:rFonts w:ascii="Calibri" w:hAnsi="Calibri"/>
        </w:rPr>
      </w:pPr>
      <w:r>
        <w:rPr>
          <w:rFonts w:ascii="Calibri" w:hAnsi="Calibri"/>
        </w:rPr>
        <w:t>Query Issue</w:t>
      </w:r>
    </w:p>
    <w:p w:rsidR="00900307" w:rsidRDefault="00900307" w:rsidP="00900307">
      <w:pPr>
        <w:numPr>
          <w:ilvl w:val="2"/>
          <w:numId w:val="4"/>
        </w:numPr>
        <w:rPr>
          <w:rFonts w:ascii="Calibri" w:hAnsi="Calibri"/>
        </w:rPr>
      </w:pPr>
      <w:r>
        <w:rPr>
          <w:rFonts w:ascii="Calibri" w:hAnsi="Calibri"/>
        </w:rPr>
        <w:t>Query Update</w:t>
      </w:r>
    </w:p>
    <w:p w:rsidR="00B3147B" w:rsidRPr="003013CB" w:rsidRDefault="00B3147B" w:rsidP="00B3147B">
      <w:pPr>
        <w:ind w:left="2880"/>
        <w:rPr>
          <w:rFonts w:ascii="Calibri" w:hAnsi="Calibri"/>
        </w:rPr>
      </w:pPr>
    </w:p>
    <w:p w:rsidR="00416EE2" w:rsidRPr="003013CB" w:rsidRDefault="00416EE2" w:rsidP="00416EE2">
      <w:pPr>
        <w:numPr>
          <w:ilvl w:val="0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>Bulk Insert</w:t>
      </w:r>
    </w:p>
    <w:p w:rsidR="00416EE2" w:rsidRDefault="00D9658E" w:rsidP="00416EE2">
      <w:pPr>
        <w:numPr>
          <w:ilvl w:val="1"/>
          <w:numId w:val="4"/>
        </w:numPr>
        <w:rPr>
          <w:rFonts w:ascii="Calibri" w:hAnsi="Calibri"/>
        </w:rPr>
      </w:pPr>
      <w:r>
        <w:rPr>
          <w:rFonts w:ascii="Calibri" w:hAnsi="Calibri"/>
        </w:rPr>
        <w:t xml:space="preserve">Add </w:t>
      </w:r>
      <w:r w:rsidR="00053F0F">
        <w:rPr>
          <w:rFonts w:ascii="Calibri" w:hAnsi="Calibri"/>
        </w:rPr>
        <w:t>Option to Tran Type list</w:t>
      </w:r>
      <w:r w:rsidR="00053F0F" w:rsidDel="00920B22">
        <w:rPr>
          <w:rFonts w:ascii="Calibri" w:hAnsi="Calibri"/>
        </w:rPr>
        <w:t xml:space="preserve"> </w:t>
      </w:r>
    </w:p>
    <w:p w:rsidR="00D9658E" w:rsidRPr="00B82BBB" w:rsidRDefault="00D9658E" w:rsidP="00920B22">
      <w:pPr>
        <w:numPr>
          <w:ilvl w:val="1"/>
          <w:numId w:val="4"/>
        </w:numPr>
        <w:rPr>
          <w:rFonts w:ascii="Calibri" w:hAnsi="Calibri"/>
        </w:rPr>
      </w:pPr>
      <w:r>
        <w:rPr>
          <w:rFonts w:ascii="Calibri" w:hAnsi="Calibri"/>
        </w:rPr>
        <w:t xml:space="preserve">Update the Bulk Insert Appendix </w:t>
      </w:r>
      <w:r w:rsidR="00053F0F">
        <w:rPr>
          <w:rFonts w:ascii="Calibri" w:hAnsi="Calibri"/>
        </w:rPr>
        <w:t>to include the 867_02 Tran Type option</w:t>
      </w:r>
    </w:p>
    <w:p w:rsidR="00416EE2" w:rsidRPr="003013CB" w:rsidRDefault="00416EE2" w:rsidP="00416EE2">
      <w:pPr>
        <w:ind w:left="720"/>
        <w:rPr>
          <w:rFonts w:ascii="Calibri" w:hAnsi="Calibri"/>
        </w:rPr>
      </w:pPr>
    </w:p>
    <w:p w:rsidR="00416EE2" w:rsidRPr="003013CB" w:rsidRDefault="00416EE2" w:rsidP="00416EE2">
      <w:pPr>
        <w:numPr>
          <w:ilvl w:val="2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  <w:b/>
        </w:rPr>
        <w:t>Pre-Conditions:</w:t>
      </w:r>
    </w:p>
    <w:p w:rsidR="00416EE2" w:rsidRPr="003013CB" w:rsidRDefault="00416EE2" w:rsidP="00416EE2">
      <w:pPr>
        <w:ind w:left="720"/>
        <w:rPr>
          <w:rFonts w:ascii="Calibri" w:hAnsi="Calibri"/>
        </w:rPr>
      </w:pPr>
    </w:p>
    <w:p w:rsidR="00416EE2" w:rsidRDefault="00B3147B" w:rsidP="00416EE2">
      <w:pPr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>MarkeTrak is available and processing issues</w:t>
      </w:r>
    </w:p>
    <w:p w:rsidR="00B3147B" w:rsidRDefault="00B3147B" w:rsidP="00416EE2">
      <w:pPr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>ESI ID populated must be a valid ESI ID in existence within ERCOT Registration database</w:t>
      </w:r>
    </w:p>
    <w:p w:rsidR="00DF15AA" w:rsidRDefault="00DF15AA" w:rsidP="00DF15AA">
      <w:pPr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 xml:space="preserve">User must select </w:t>
      </w:r>
      <w:r w:rsidR="002D04D0">
        <w:rPr>
          <w:rFonts w:ascii="Calibri" w:hAnsi="Calibri"/>
        </w:rPr>
        <w:t>867_02 Tran Type from drop-down list</w:t>
      </w:r>
    </w:p>
    <w:p w:rsidR="00416EE2" w:rsidRPr="003013CB" w:rsidRDefault="00416EE2" w:rsidP="00416EE2">
      <w:pPr>
        <w:rPr>
          <w:rFonts w:ascii="Calibri" w:hAnsi="Calibri"/>
        </w:rPr>
      </w:pPr>
    </w:p>
    <w:p w:rsidR="00416EE2" w:rsidRPr="003013CB" w:rsidRDefault="00416EE2" w:rsidP="00416EE2">
      <w:pPr>
        <w:numPr>
          <w:ilvl w:val="2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  <w:b/>
        </w:rPr>
        <w:t xml:space="preserve">Success Guarantee:  </w:t>
      </w:r>
    </w:p>
    <w:p w:rsidR="00416EE2" w:rsidRPr="003013CB" w:rsidRDefault="00416EE2" w:rsidP="00416EE2">
      <w:pPr>
        <w:ind w:left="720"/>
        <w:rPr>
          <w:rFonts w:ascii="Calibri" w:hAnsi="Calibri"/>
        </w:rPr>
      </w:pPr>
    </w:p>
    <w:p w:rsidR="00416EE2" w:rsidRPr="003013CB" w:rsidRDefault="00B82BBB" w:rsidP="00416EE2">
      <w:pPr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>Issue</w:t>
      </w:r>
      <w:r w:rsidR="00AE67FE">
        <w:rPr>
          <w:rFonts w:ascii="Calibri" w:hAnsi="Calibri"/>
        </w:rPr>
        <w:t xml:space="preserve"> is successfully created and able to be transitioned to a resolution.</w:t>
      </w:r>
    </w:p>
    <w:p w:rsidR="00416EE2" w:rsidRPr="003013CB" w:rsidRDefault="00416EE2" w:rsidP="00416EE2">
      <w:pPr>
        <w:ind w:left="1440"/>
        <w:rPr>
          <w:rFonts w:ascii="Calibri" w:hAnsi="Calibri"/>
        </w:rPr>
      </w:pPr>
    </w:p>
    <w:p w:rsidR="00416EE2" w:rsidRPr="003013CB" w:rsidRDefault="00416EE2" w:rsidP="00416EE2">
      <w:pPr>
        <w:ind w:left="1440"/>
        <w:rPr>
          <w:rFonts w:ascii="Calibri" w:hAnsi="Calibri"/>
        </w:rPr>
      </w:pPr>
    </w:p>
    <w:p w:rsidR="00416EE2" w:rsidRPr="003013CB" w:rsidRDefault="00416EE2" w:rsidP="00416EE2">
      <w:pPr>
        <w:numPr>
          <w:ilvl w:val="2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  <w:b/>
        </w:rPr>
        <w:t>Trigger:</w:t>
      </w:r>
    </w:p>
    <w:p w:rsidR="00416EE2" w:rsidRPr="003013CB" w:rsidRDefault="00416EE2" w:rsidP="00416EE2">
      <w:pPr>
        <w:ind w:left="1440"/>
        <w:rPr>
          <w:rFonts w:ascii="Calibri" w:hAnsi="Calibri"/>
        </w:rPr>
      </w:pPr>
    </w:p>
    <w:p w:rsidR="00416EE2" w:rsidRPr="003013CB" w:rsidRDefault="00AE67FE" w:rsidP="0070122E">
      <w:pPr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 xml:space="preserve">User creates </w:t>
      </w:r>
      <w:r w:rsidR="001D3612">
        <w:rPr>
          <w:rFonts w:ascii="Calibri" w:hAnsi="Calibri"/>
        </w:rPr>
        <w:t>D2D Missing TXNs (Enrollment TXNs) issue type</w:t>
      </w:r>
    </w:p>
    <w:p w:rsidR="0070122E" w:rsidRPr="003013CB" w:rsidRDefault="0070122E" w:rsidP="0070122E">
      <w:pPr>
        <w:ind w:left="1440"/>
        <w:rPr>
          <w:rFonts w:ascii="Calibri" w:hAnsi="Calibri"/>
        </w:rPr>
      </w:pPr>
    </w:p>
    <w:p w:rsidR="00416EE2" w:rsidRPr="003013CB" w:rsidRDefault="00416EE2" w:rsidP="00416EE2">
      <w:pPr>
        <w:ind w:left="720"/>
        <w:rPr>
          <w:rFonts w:ascii="Calibri" w:hAnsi="Calibri"/>
        </w:rPr>
      </w:pPr>
    </w:p>
    <w:p w:rsidR="00A10548" w:rsidRDefault="0070122E" w:rsidP="00A10548">
      <w:pPr>
        <w:numPr>
          <w:ilvl w:val="2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  <w:b/>
        </w:rPr>
        <w:t>Main Success Scenario:</w:t>
      </w:r>
      <w:r w:rsidR="00A10548">
        <w:rPr>
          <w:rFonts w:ascii="Calibri" w:hAnsi="Calibri"/>
          <w:b/>
        </w:rPr>
        <w:t xml:space="preserve"> Happy Path</w:t>
      </w:r>
    </w:p>
    <w:p w:rsidR="00A10548" w:rsidRPr="00A10548" w:rsidRDefault="00A10548" w:rsidP="00A10548">
      <w:pPr>
        <w:ind w:left="1224"/>
        <w:rPr>
          <w:rFonts w:ascii="Calibri" w:hAnsi="Calibri"/>
          <w:b/>
        </w:rPr>
      </w:pPr>
    </w:p>
    <w:p w:rsidR="00B82BBB" w:rsidRPr="00A10548" w:rsidRDefault="001D3612" w:rsidP="00A10548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Market Participant</w:t>
      </w:r>
      <w:r w:rsidR="00B82BBB" w:rsidRPr="00A10548">
        <w:rPr>
          <w:rFonts w:ascii="Calibri" w:hAnsi="Calibri"/>
        </w:rPr>
        <w:t xml:space="preserve"> user selects </w:t>
      </w:r>
      <w:r>
        <w:rPr>
          <w:rFonts w:ascii="Calibri" w:hAnsi="Calibri"/>
        </w:rPr>
        <w:t>Missing TXNs (Enrollment TXNs) issue type</w:t>
      </w:r>
      <w:r w:rsidR="00B82BBB" w:rsidRPr="00A10548">
        <w:rPr>
          <w:rFonts w:ascii="Calibri" w:hAnsi="Calibri"/>
        </w:rPr>
        <w:t xml:space="preserve"> from the MarkeTrak Submit Tree</w:t>
      </w:r>
    </w:p>
    <w:p w:rsidR="00B82BBB" w:rsidRDefault="00B82BBB" w:rsidP="00A10548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 xml:space="preserve">User </w:t>
      </w:r>
      <w:r>
        <w:rPr>
          <w:rFonts w:ascii="Calibri" w:hAnsi="Calibri"/>
        </w:rPr>
        <w:t>enters all required information</w:t>
      </w:r>
    </w:p>
    <w:p w:rsidR="00B82BBB" w:rsidRPr="00B82BBB" w:rsidRDefault="00B82BBB" w:rsidP="00A10548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>No changes to required information</w:t>
      </w:r>
    </w:p>
    <w:p w:rsidR="00B82BBB" w:rsidRPr="00B82BBB" w:rsidRDefault="00B82BBB" w:rsidP="00A10548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>User selects “Ok” to create the issue</w:t>
      </w:r>
    </w:p>
    <w:p w:rsidR="00B82BBB" w:rsidRDefault="00B82BBB" w:rsidP="00A10548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 xml:space="preserve">MarkeTrak Issue is created and </w:t>
      </w:r>
      <w:r>
        <w:rPr>
          <w:rFonts w:ascii="Calibri" w:hAnsi="Calibri"/>
        </w:rPr>
        <w:t>transitioned to Assignee (TD</w:t>
      </w:r>
      <w:r w:rsidR="00A10548">
        <w:rPr>
          <w:rFonts w:ascii="Calibri" w:hAnsi="Calibri"/>
        </w:rPr>
        <w:t>SP</w:t>
      </w:r>
      <w:r>
        <w:rPr>
          <w:rFonts w:ascii="Calibri" w:hAnsi="Calibri"/>
        </w:rPr>
        <w:t>)</w:t>
      </w:r>
    </w:p>
    <w:p w:rsidR="00B82BBB" w:rsidRPr="00B82BBB" w:rsidRDefault="00B82BBB" w:rsidP="00A10548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 xml:space="preserve">MarkeTrak issue is assigned to the state of “New </w:t>
      </w:r>
      <w:r w:rsidR="00A10548">
        <w:rPr>
          <w:rFonts w:ascii="Calibri" w:hAnsi="Calibri"/>
        </w:rPr>
        <w:t>TDSP</w:t>
      </w:r>
      <w:r w:rsidRPr="00B82BBB">
        <w:rPr>
          <w:rFonts w:ascii="Calibri" w:hAnsi="Calibri"/>
        </w:rPr>
        <w:t xml:space="preserve">” with the </w:t>
      </w:r>
      <w:r w:rsidR="00A10548">
        <w:rPr>
          <w:rFonts w:ascii="Calibri" w:hAnsi="Calibri"/>
        </w:rPr>
        <w:t>TDSP</w:t>
      </w:r>
      <w:r w:rsidRPr="00B82BBB">
        <w:rPr>
          <w:rFonts w:ascii="Calibri" w:hAnsi="Calibri"/>
        </w:rPr>
        <w:t xml:space="preserve"> as the Responsible Party</w:t>
      </w:r>
    </w:p>
    <w:p w:rsidR="00B82BBB" w:rsidRPr="00B82BBB" w:rsidRDefault="00A10548" w:rsidP="00A10548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TDSP</w:t>
      </w:r>
      <w:r w:rsidR="00B82BBB" w:rsidRPr="00B82BBB">
        <w:rPr>
          <w:rFonts w:ascii="Calibri" w:hAnsi="Calibri"/>
        </w:rPr>
        <w:t xml:space="preserve"> user selects “Begin Working”</w:t>
      </w:r>
    </w:p>
    <w:p w:rsidR="00B82BBB" w:rsidRDefault="00B82BBB" w:rsidP="00A10548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 xml:space="preserve">MarkeTrak issues is assigned to the state of “In Progress </w:t>
      </w:r>
      <w:r w:rsidR="00A10548">
        <w:rPr>
          <w:rFonts w:ascii="Calibri" w:hAnsi="Calibri"/>
        </w:rPr>
        <w:t>TDSP</w:t>
      </w:r>
      <w:r w:rsidRPr="00B82BBB">
        <w:rPr>
          <w:rFonts w:ascii="Calibri" w:hAnsi="Calibri"/>
        </w:rPr>
        <w:t xml:space="preserve">” with the </w:t>
      </w:r>
      <w:r w:rsidR="00A10548">
        <w:rPr>
          <w:rFonts w:ascii="Calibri" w:hAnsi="Calibri"/>
        </w:rPr>
        <w:t>TDSP</w:t>
      </w:r>
      <w:r w:rsidRPr="00B82BBB">
        <w:rPr>
          <w:rFonts w:ascii="Calibri" w:hAnsi="Calibri"/>
        </w:rPr>
        <w:t xml:space="preserve"> as the Responsible Part</w:t>
      </w:r>
      <w:r w:rsidR="00A10548">
        <w:rPr>
          <w:rFonts w:ascii="Calibri" w:hAnsi="Calibri"/>
        </w:rPr>
        <w:t>y</w:t>
      </w:r>
    </w:p>
    <w:p w:rsidR="00A10548" w:rsidRDefault="00A10548" w:rsidP="00A10548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TDSP</w:t>
      </w:r>
      <w:r w:rsidR="00B82BBB" w:rsidRPr="00B82BBB">
        <w:rPr>
          <w:rFonts w:ascii="Calibri" w:hAnsi="Calibri"/>
        </w:rPr>
        <w:t xml:space="preserve"> populates </w:t>
      </w:r>
      <w:r>
        <w:rPr>
          <w:rFonts w:ascii="Calibri" w:hAnsi="Calibri"/>
        </w:rPr>
        <w:t>Comments in the Comments Field</w:t>
      </w:r>
    </w:p>
    <w:p w:rsidR="00F057AA" w:rsidRDefault="00E53A7C" w:rsidP="00A10548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TDSP provides Tran ID to identify the sent 867_02</w:t>
      </w:r>
    </w:p>
    <w:p w:rsidR="00B82BBB" w:rsidRPr="00B82BBB" w:rsidRDefault="00A10548" w:rsidP="00A10548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TDSP selects “Complete”</w:t>
      </w:r>
    </w:p>
    <w:p w:rsidR="00B82BBB" w:rsidRPr="00B82BBB" w:rsidRDefault="00A10548" w:rsidP="00A10548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MarkeTrak transition back to Submitter in “Pending Complete” State</w:t>
      </w:r>
    </w:p>
    <w:p w:rsidR="00B82BBB" w:rsidRPr="00B82BBB" w:rsidRDefault="00B50493" w:rsidP="00D9658E">
      <w:pPr>
        <w:ind w:left="1440"/>
        <w:rPr>
          <w:rFonts w:ascii="Calibri" w:hAnsi="Calibri"/>
        </w:rPr>
      </w:pPr>
      <w:r>
        <w:rPr>
          <w:rFonts w:ascii="Calibri" w:hAnsi="Calibri"/>
        </w:rPr>
        <w:t>Issue returned to submitter in a “pending complete” state not “begin working”</w:t>
      </w:r>
    </w:p>
    <w:p w:rsidR="00A10548" w:rsidRDefault="00A10548" w:rsidP="00A10548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Submitter reviews response and Selects “Complete”</w:t>
      </w:r>
    </w:p>
    <w:p w:rsidR="0070122E" w:rsidRDefault="00B82BBB" w:rsidP="00A10548">
      <w:pPr>
        <w:numPr>
          <w:ilvl w:val="4"/>
          <w:numId w:val="1"/>
        </w:numPr>
        <w:rPr>
          <w:rFonts w:ascii="Calibri" w:hAnsi="Calibri"/>
        </w:rPr>
      </w:pPr>
      <w:proofErr w:type="spellStart"/>
      <w:r w:rsidRPr="00B82BBB">
        <w:rPr>
          <w:rFonts w:ascii="Calibri" w:hAnsi="Calibri"/>
        </w:rPr>
        <w:t>MarkeTrak</w:t>
      </w:r>
      <w:proofErr w:type="spellEnd"/>
      <w:r w:rsidRPr="00B82BBB">
        <w:rPr>
          <w:rFonts w:ascii="Calibri" w:hAnsi="Calibri"/>
        </w:rPr>
        <w:t xml:space="preserve"> issue</w:t>
      </w:r>
      <w:del w:id="4" w:author="ercot" w:date="2011-02-18T11:13:00Z">
        <w:r w:rsidRPr="00B82BBB" w:rsidDel="00C13871">
          <w:rPr>
            <w:rFonts w:ascii="Calibri" w:hAnsi="Calibri"/>
          </w:rPr>
          <w:delText>s</w:delText>
        </w:r>
      </w:del>
      <w:r w:rsidRPr="00B82BBB">
        <w:rPr>
          <w:rFonts w:ascii="Calibri" w:hAnsi="Calibri"/>
        </w:rPr>
        <w:t xml:space="preserve"> is assigned to the state of “</w:t>
      </w:r>
      <w:r w:rsidR="00A10548">
        <w:rPr>
          <w:rFonts w:ascii="Calibri" w:hAnsi="Calibri"/>
        </w:rPr>
        <w:t>Complete</w:t>
      </w:r>
      <w:r w:rsidRPr="00B82BBB">
        <w:rPr>
          <w:rFonts w:ascii="Calibri" w:hAnsi="Calibri"/>
        </w:rPr>
        <w:t xml:space="preserve">” </w:t>
      </w:r>
    </w:p>
    <w:p w:rsidR="00A10548" w:rsidRPr="00A10548" w:rsidRDefault="00A10548" w:rsidP="00A10548">
      <w:pPr>
        <w:rPr>
          <w:rFonts w:ascii="Calibri" w:hAnsi="Calibri"/>
        </w:rPr>
      </w:pPr>
    </w:p>
    <w:p w:rsidR="0070122E" w:rsidRDefault="0070122E" w:rsidP="00416EE2">
      <w:pPr>
        <w:numPr>
          <w:ilvl w:val="2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  <w:b/>
        </w:rPr>
        <w:t xml:space="preserve">Extension Scenario:  </w:t>
      </w:r>
      <w:proofErr w:type="spellStart"/>
      <w:r w:rsidR="00B50493">
        <w:rPr>
          <w:rFonts w:ascii="Calibri" w:hAnsi="Calibri"/>
          <w:b/>
        </w:rPr>
        <w:t>UnHappy</w:t>
      </w:r>
      <w:proofErr w:type="spellEnd"/>
      <w:r w:rsidR="00B50493">
        <w:rPr>
          <w:rFonts w:ascii="Calibri" w:hAnsi="Calibri"/>
          <w:b/>
        </w:rPr>
        <w:t xml:space="preserve"> Path</w:t>
      </w:r>
      <w:r w:rsidR="00907130">
        <w:rPr>
          <w:rFonts w:ascii="Calibri" w:hAnsi="Calibri"/>
          <w:b/>
        </w:rPr>
        <w:t xml:space="preserve"> </w:t>
      </w:r>
      <w:r w:rsidR="00B50493">
        <w:rPr>
          <w:rFonts w:ascii="Calibri" w:hAnsi="Calibri"/>
          <w:b/>
        </w:rPr>
        <w:t xml:space="preserve">- Incorrect </w:t>
      </w:r>
      <w:del w:id="5" w:author="ercot" w:date="2011-02-18T11:13:00Z">
        <w:r w:rsidR="00B50493" w:rsidDel="00C13871">
          <w:rPr>
            <w:rFonts w:ascii="Calibri" w:hAnsi="Calibri"/>
            <w:b/>
          </w:rPr>
          <w:delText>Date</w:delText>
        </w:r>
      </w:del>
      <w:ins w:id="6" w:author="ercot" w:date="2011-02-18T11:14:00Z">
        <w:r w:rsidR="00C13871">
          <w:rPr>
            <w:rFonts w:ascii="Calibri" w:hAnsi="Calibri"/>
            <w:b/>
          </w:rPr>
          <w:t>Original Tran ID</w:t>
        </w:r>
      </w:ins>
    </w:p>
    <w:p w:rsidR="00A10548" w:rsidRPr="003013CB" w:rsidRDefault="00A10548" w:rsidP="00A10548">
      <w:pPr>
        <w:ind w:left="1224"/>
        <w:rPr>
          <w:rFonts w:ascii="Calibri" w:hAnsi="Calibri"/>
          <w:b/>
        </w:rPr>
      </w:pPr>
    </w:p>
    <w:p w:rsidR="00907130" w:rsidRDefault="00907130" w:rsidP="00A10548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Market Participant</w:t>
      </w:r>
      <w:r w:rsidRPr="00A10548">
        <w:rPr>
          <w:rFonts w:ascii="Calibri" w:hAnsi="Calibri"/>
        </w:rPr>
        <w:t xml:space="preserve"> user selects </w:t>
      </w:r>
      <w:r>
        <w:rPr>
          <w:rFonts w:ascii="Calibri" w:hAnsi="Calibri"/>
        </w:rPr>
        <w:t>Missing TXNs (Enrollment TXNs) issue type</w:t>
      </w:r>
      <w:r w:rsidRPr="00A10548">
        <w:rPr>
          <w:rFonts w:ascii="Calibri" w:hAnsi="Calibri"/>
        </w:rPr>
        <w:t xml:space="preserve"> from the MarkeTrak Submit Tree</w:t>
      </w:r>
      <w:r w:rsidRPr="00B82BBB">
        <w:rPr>
          <w:rFonts w:ascii="Calibri" w:hAnsi="Calibri"/>
        </w:rPr>
        <w:t xml:space="preserve"> </w:t>
      </w:r>
    </w:p>
    <w:p w:rsidR="00A10548" w:rsidRDefault="00A10548" w:rsidP="00A10548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 xml:space="preserve">User </w:t>
      </w:r>
      <w:r w:rsidR="00B50493">
        <w:rPr>
          <w:rFonts w:ascii="Calibri" w:hAnsi="Calibri"/>
        </w:rPr>
        <w:t xml:space="preserve">enters required information with incorrect </w:t>
      </w:r>
      <w:r w:rsidR="00907130">
        <w:rPr>
          <w:rFonts w:ascii="Calibri" w:hAnsi="Calibri"/>
        </w:rPr>
        <w:t>Original Tran Id</w:t>
      </w:r>
    </w:p>
    <w:p w:rsidR="00A10548" w:rsidRPr="00B82BBB" w:rsidRDefault="00A10548" w:rsidP="00A10548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>No changes to required information</w:t>
      </w:r>
    </w:p>
    <w:p w:rsidR="00A10548" w:rsidRPr="00B82BBB" w:rsidRDefault="00A10548" w:rsidP="00A10548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>User selects “Ok” to create the issue</w:t>
      </w:r>
    </w:p>
    <w:p w:rsidR="00DB66FD" w:rsidRDefault="00DB66FD" w:rsidP="00DB66FD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 xml:space="preserve">MarkeTrak Issue is created and </w:t>
      </w:r>
      <w:r>
        <w:rPr>
          <w:rFonts w:ascii="Calibri" w:hAnsi="Calibri"/>
        </w:rPr>
        <w:t>transitioned to Assignee (TDSP)</w:t>
      </w:r>
    </w:p>
    <w:p w:rsidR="00DB66FD" w:rsidRPr="00B82BBB" w:rsidRDefault="00DB66FD" w:rsidP="00DB66FD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 xml:space="preserve">MarkeTrak issue is assigned to the state of “New </w:t>
      </w:r>
      <w:r>
        <w:rPr>
          <w:rFonts w:ascii="Calibri" w:hAnsi="Calibri"/>
        </w:rPr>
        <w:t>TDSP</w:t>
      </w:r>
      <w:r w:rsidRPr="00B82BBB">
        <w:rPr>
          <w:rFonts w:ascii="Calibri" w:hAnsi="Calibri"/>
        </w:rPr>
        <w:t xml:space="preserve">” with the </w:t>
      </w:r>
      <w:r>
        <w:rPr>
          <w:rFonts w:ascii="Calibri" w:hAnsi="Calibri"/>
        </w:rPr>
        <w:t>TDSP</w:t>
      </w:r>
      <w:r w:rsidRPr="00B82BBB">
        <w:rPr>
          <w:rFonts w:ascii="Calibri" w:hAnsi="Calibri"/>
        </w:rPr>
        <w:t xml:space="preserve"> as the Responsible Party</w:t>
      </w:r>
    </w:p>
    <w:p w:rsidR="00DB66FD" w:rsidRPr="00B82BBB" w:rsidRDefault="00DB66FD" w:rsidP="00DB66FD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TDSP</w:t>
      </w:r>
      <w:r w:rsidRPr="00B82BBB">
        <w:rPr>
          <w:rFonts w:ascii="Calibri" w:hAnsi="Calibri"/>
        </w:rPr>
        <w:t xml:space="preserve"> user selects “Begin Working”</w:t>
      </w:r>
    </w:p>
    <w:p w:rsidR="00DB66FD" w:rsidRDefault="00DB66FD" w:rsidP="00DB66FD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 xml:space="preserve">MarkeTrak issues is assigned to the state of “In Progress </w:t>
      </w:r>
      <w:r>
        <w:rPr>
          <w:rFonts w:ascii="Calibri" w:hAnsi="Calibri"/>
        </w:rPr>
        <w:t>TDSP</w:t>
      </w:r>
      <w:r w:rsidRPr="00B82BBB">
        <w:rPr>
          <w:rFonts w:ascii="Calibri" w:hAnsi="Calibri"/>
        </w:rPr>
        <w:t xml:space="preserve">” with the </w:t>
      </w:r>
      <w:r>
        <w:rPr>
          <w:rFonts w:ascii="Calibri" w:hAnsi="Calibri"/>
        </w:rPr>
        <w:t>TDSP</w:t>
      </w:r>
      <w:r w:rsidRPr="00B82BBB">
        <w:rPr>
          <w:rFonts w:ascii="Calibri" w:hAnsi="Calibri"/>
        </w:rPr>
        <w:t xml:space="preserve"> as the Responsible Part</w:t>
      </w:r>
      <w:r>
        <w:rPr>
          <w:rFonts w:ascii="Calibri" w:hAnsi="Calibri"/>
        </w:rPr>
        <w:t>y</w:t>
      </w:r>
    </w:p>
    <w:p w:rsidR="00DB66FD" w:rsidRDefault="00DB66FD" w:rsidP="00DB66FD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TDSP</w:t>
      </w:r>
      <w:r w:rsidRPr="00B82BBB">
        <w:rPr>
          <w:rFonts w:ascii="Calibri" w:hAnsi="Calibri"/>
        </w:rPr>
        <w:t xml:space="preserve"> populates </w:t>
      </w:r>
      <w:r>
        <w:rPr>
          <w:rFonts w:ascii="Calibri" w:hAnsi="Calibri"/>
        </w:rPr>
        <w:t>Comments</w:t>
      </w:r>
      <w:r w:rsidR="00B50493">
        <w:rPr>
          <w:rFonts w:ascii="Calibri" w:hAnsi="Calibri"/>
        </w:rPr>
        <w:t xml:space="preserve"> </w:t>
      </w:r>
      <w:r w:rsidR="00907130">
        <w:rPr>
          <w:rFonts w:ascii="Calibri" w:hAnsi="Calibri"/>
        </w:rPr>
        <w:t xml:space="preserve">Incorrect Original Tran Id </w:t>
      </w:r>
      <w:r>
        <w:rPr>
          <w:rFonts w:ascii="Calibri" w:hAnsi="Calibri"/>
        </w:rPr>
        <w:t>in the Comments Field</w:t>
      </w:r>
    </w:p>
    <w:p w:rsidR="00C13871" w:rsidRDefault="00DB66FD" w:rsidP="00C13871">
      <w:pPr>
        <w:numPr>
          <w:ilvl w:val="4"/>
          <w:numId w:val="1"/>
        </w:numPr>
        <w:rPr>
          <w:ins w:id="7" w:author="ercot" w:date="2011-02-18T11:15:00Z"/>
          <w:rFonts w:ascii="Calibri" w:hAnsi="Calibri"/>
        </w:rPr>
      </w:pPr>
      <w:r>
        <w:rPr>
          <w:rFonts w:ascii="Calibri" w:hAnsi="Calibri"/>
        </w:rPr>
        <w:t>TDSP selects “</w:t>
      </w:r>
      <w:proofErr w:type="spellStart"/>
      <w:r w:rsidR="00B50493">
        <w:rPr>
          <w:rFonts w:ascii="Calibri" w:hAnsi="Calibri"/>
        </w:rPr>
        <w:t>Unexecutable</w:t>
      </w:r>
      <w:proofErr w:type="spellEnd"/>
      <w:r>
        <w:rPr>
          <w:rFonts w:ascii="Calibri" w:hAnsi="Calibri"/>
        </w:rPr>
        <w:t>”</w:t>
      </w:r>
    </w:p>
    <w:p w:rsidR="00C13871" w:rsidRPr="00C13871" w:rsidRDefault="00C13871" w:rsidP="00C13871">
      <w:pPr>
        <w:numPr>
          <w:ilvl w:val="5"/>
          <w:numId w:val="1"/>
        </w:numPr>
        <w:rPr>
          <w:rFonts w:ascii="Calibri" w:hAnsi="Calibri"/>
        </w:rPr>
        <w:pPrChange w:id="8" w:author="ercot" w:date="2011-02-18T11:15:00Z">
          <w:pPr>
            <w:numPr>
              <w:ilvl w:val="4"/>
              <w:numId w:val="1"/>
            </w:numPr>
            <w:tabs>
              <w:tab w:val="num" w:pos="1800"/>
            </w:tabs>
            <w:ind w:left="1800" w:hanging="360"/>
          </w:pPr>
        </w:pPrChange>
      </w:pPr>
      <w:ins w:id="9" w:author="ercot" w:date="2011-02-18T11:15:00Z">
        <w:r>
          <w:rPr>
            <w:rFonts w:ascii="Calibri" w:hAnsi="Calibri"/>
          </w:rPr>
          <w:t>Comments required</w:t>
        </w:r>
      </w:ins>
    </w:p>
    <w:p w:rsidR="00DB66FD" w:rsidRPr="00B82BBB" w:rsidRDefault="00DB66FD" w:rsidP="00DB66FD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MarkeTrak transition back to Submitter in “</w:t>
      </w:r>
      <w:r w:rsidR="00B50493">
        <w:rPr>
          <w:rFonts w:ascii="Calibri" w:hAnsi="Calibri"/>
        </w:rPr>
        <w:t>Unexecutable</w:t>
      </w:r>
      <w:r>
        <w:rPr>
          <w:rFonts w:ascii="Calibri" w:hAnsi="Calibri"/>
        </w:rPr>
        <w:t>” State</w:t>
      </w:r>
    </w:p>
    <w:p w:rsidR="00DB66FD" w:rsidRDefault="00DB66FD" w:rsidP="00DB66FD">
      <w:pPr>
        <w:numPr>
          <w:ilvl w:val="4"/>
          <w:numId w:val="1"/>
        </w:numPr>
        <w:rPr>
          <w:ins w:id="10" w:author="ercot" w:date="2011-02-18T11:14:00Z"/>
          <w:rFonts w:ascii="Calibri" w:hAnsi="Calibri"/>
        </w:rPr>
      </w:pPr>
      <w:r>
        <w:rPr>
          <w:rFonts w:ascii="Calibri" w:hAnsi="Calibri"/>
        </w:rPr>
        <w:t>Submitter</w:t>
      </w:r>
      <w:r w:rsidRPr="00B82BBB">
        <w:rPr>
          <w:rFonts w:ascii="Calibri" w:hAnsi="Calibri"/>
        </w:rPr>
        <w:t xml:space="preserve"> selects “</w:t>
      </w:r>
      <w:r w:rsidR="00B50493">
        <w:rPr>
          <w:rFonts w:ascii="Calibri" w:hAnsi="Calibri"/>
        </w:rPr>
        <w:t>Accept</w:t>
      </w:r>
      <w:del w:id="11" w:author="ercot" w:date="2011-02-18T11:14:00Z">
        <w:r w:rsidR="00B50493" w:rsidDel="00C13871">
          <w:rPr>
            <w:rFonts w:ascii="Calibri" w:hAnsi="Calibri"/>
          </w:rPr>
          <w:delText>s</w:delText>
        </w:r>
      </w:del>
      <w:r w:rsidRPr="00B82BBB">
        <w:rPr>
          <w:rFonts w:ascii="Calibri" w:hAnsi="Calibri"/>
        </w:rPr>
        <w:t>”</w:t>
      </w:r>
    </w:p>
    <w:p w:rsidR="00C13871" w:rsidRDefault="00C13871" w:rsidP="00DB66FD">
      <w:pPr>
        <w:numPr>
          <w:ilvl w:val="4"/>
          <w:numId w:val="1"/>
        </w:numPr>
        <w:rPr>
          <w:rFonts w:ascii="Calibri" w:hAnsi="Calibri"/>
        </w:rPr>
      </w:pPr>
      <w:ins w:id="12" w:author="ercot" w:date="2011-02-18T11:14:00Z">
        <w:r>
          <w:rPr>
            <w:rFonts w:ascii="Calibri" w:hAnsi="Calibri"/>
          </w:rPr>
          <w:t>Issue is closed</w:t>
        </w:r>
      </w:ins>
    </w:p>
    <w:p w:rsidR="00B50493" w:rsidRPr="00B82BBB" w:rsidRDefault="00B50493" w:rsidP="00DB66FD">
      <w:pPr>
        <w:numPr>
          <w:ilvl w:val="4"/>
          <w:numId w:val="1"/>
        </w:numPr>
        <w:rPr>
          <w:rFonts w:ascii="Calibri" w:hAnsi="Calibri"/>
        </w:rPr>
      </w:pPr>
      <w:del w:id="13" w:author="ercot" w:date="2011-02-18T11:14:00Z">
        <w:r w:rsidDel="00C13871">
          <w:rPr>
            <w:rFonts w:ascii="Calibri" w:hAnsi="Calibri"/>
          </w:rPr>
          <w:delText>Submitter creates new MT issue with corrected data</w:delText>
        </w:r>
      </w:del>
    </w:p>
    <w:p w:rsidR="00DB66FD" w:rsidRDefault="00DB66FD" w:rsidP="00B50493">
      <w:pPr>
        <w:ind w:left="1440"/>
        <w:rPr>
          <w:rFonts w:ascii="Calibri" w:hAnsi="Calibri"/>
        </w:rPr>
      </w:pPr>
    </w:p>
    <w:p w:rsidR="00DB66FD" w:rsidRPr="00DB66FD" w:rsidRDefault="00DB66FD" w:rsidP="00B50493">
      <w:pPr>
        <w:ind w:left="1440"/>
        <w:rPr>
          <w:rFonts w:ascii="Calibri" w:hAnsi="Calibri"/>
        </w:rPr>
      </w:pPr>
    </w:p>
    <w:p w:rsidR="0070122E" w:rsidRPr="003013CB" w:rsidRDefault="0070122E" w:rsidP="0070122E">
      <w:pPr>
        <w:ind w:left="720"/>
        <w:rPr>
          <w:rFonts w:ascii="Calibri" w:hAnsi="Calibri"/>
        </w:rPr>
      </w:pPr>
    </w:p>
    <w:sectPr w:rsidR="0070122E" w:rsidRPr="003013CB" w:rsidSect="0024492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337DC"/>
    <w:multiLevelType w:val="hybridMultilevel"/>
    <w:tmpl w:val="7ED65B0E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071C7DD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8C47C97"/>
    <w:multiLevelType w:val="multilevel"/>
    <w:tmpl w:val="01F68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11551C0D"/>
    <w:multiLevelType w:val="multilevel"/>
    <w:tmpl w:val="01F68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F5F337C"/>
    <w:multiLevelType w:val="multilevel"/>
    <w:tmpl w:val="DC7E7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632C4A06"/>
    <w:multiLevelType w:val="hybridMultilevel"/>
    <w:tmpl w:val="A452852C"/>
    <w:lvl w:ilvl="0" w:tplc="570A77E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>
    <w:nsid w:val="70942F30"/>
    <w:multiLevelType w:val="multilevel"/>
    <w:tmpl w:val="EF16D8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7D3F2CF7"/>
    <w:multiLevelType w:val="hybridMultilevel"/>
    <w:tmpl w:val="967A47C4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7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trackRevisions/>
  <w:defaultTabStop w:val="720"/>
  <w:characterSpacingControl w:val="doNotCompress"/>
  <w:compat/>
  <w:rsids>
    <w:rsidRoot w:val="00416EE2"/>
    <w:rsid w:val="0001550B"/>
    <w:rsid w:val="00021407"/>
    <w:rsid w:val="00053F0F"/>
    <w:rsid w:val="00104074"/>
    <w:rsid w:val="00113812"/>
    <w:rsid w:val="0019165A"/>
    <w:rsid w:val="001D3612"/>
    <w:rsid w:val="00244923"/>
    <w:rsid w:val="002460E4"/>
    <w:rsid w:val="002D04D0"/>
    <w:rsid w:val="002D515A"/>
    <w:rsid w:val="002E73C3"/>
    <w:rsid w:val="003013CB"/>
    <w:rsid w:val="00372D99"/>
    <w:rsid w:val="003E737F"/>
    <w:rsid w:val="00416EE2"/>
    <w:rsid w:val="004E1FBA"/>
    <w:rsid w:val="00501736"/>
    <w:rsid w:val="00546563"/>
    <w:rsid w:val="006D29D5"/>
    <w:rsid w:val="0070122E"/>
    <w:rsid w:val="00825778"/>
    <w:rsid w:val="008B565D"/>
    <w:rsid w:val="008E039E"/>
    <w:rsid w:val="00900307"/>
    <w:rsid w:val="00907130"/>
    <w:rsid w:val="009201D6"/>
    <w:rsid w:val="00920B22"/>
    <w:rsid w:val="00931D10"/>
    <w:rsid w:val="00983BBD"/>
    <w:rsid w:val="009B39F1"/>
    <w:rsid w:val="009D0C2D"/>
    <w:rsid w:val="00A10548"/>
    <w:rsid w:val="00A12905"/>
    <w:rsid w:val="00A61EC5"/>
    <w:rsid w:val="00AB0062"/>
    <w:rsid w:val="00AE67FE"/>
    <w:rsid w:val="00B3147B"/>
    <w:rsid w:val="00B50493"/>
    <w:rsid w:val="00B82BBB"/>
    <w:rsid w:val="00BF5E0C"/>
    <w:rsid w:val="00C13871"/>
    <w:rsid w:val="00D9658E"/>
    <w:rsid w:val="00DB66FD"/>
    <w:rsid w:val="00DF15AA"/>
    <w:rsid w:val="00E0419D"/>
    <w:rsid w:val="00E45746"/>
    <w:rsid w:val="00E53A7C"/>
    <w:rsid w:val="00F057AA"/>
    <w:rsid w:val="00F2436A"/>
    <w:rsid w:val="00F818E6"/>
    <w:rsid w:val="00FE7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4923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2">
    <w:name w:val=" Char2"/>
    <w:basedOn w:val="Normal"/>
    <w:rsid w:val="00501736"/>
    <w:pPr>
      <w:spacing w:after="160" w:line="240" w:lineRule="exact"/>
    </w:pPr>
    <w:rPr>
      <w:rFonts w:ascii="Verdana" w:hAnsi="Verdana" w:cs="Times New Roman"/>
      <w:sz w:val="16"/>
      <w:szCs w:val="20"/>
    </w:rPr>
  </w:style>
  <w:style w:type="paragraph" w:styleId="ListParagraph">
    <w:name w:val="List Paragraph"/>
    <w:basedOn w:val="Normal"/>
    <w:uiPriority w:val="34"/>
    <w:qFormat/>
    <w:rsid w:val="006D29D5"/>
    <w:pPr>
      <w:ind w:left="720"/>
    </w:pPr>
  </w:style>
  <w:style w:type="paragraph" w:styleId="BalloonText">
    <w:name w:val="Balloon Text"/>
    <w:basedOn w:val="Normal"/>
    <w:semiHidden/>
    <w:rsid w:val="0011381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F243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F243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2436A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rsid w:val="00F243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2436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8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ERCOT</Company>
  <LinksUpToDate>false</LinksUpToDate>
  <CharactersWithSpaces>3659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jfrederick</dc:creator>
  <cp:keywords/>
  <dc:description/>
  <cp:lastModifiedBy>ercot</cp:lastModifiedBy>
  <cp:revision>2</cp:revision>
  <dcterms:created xsi:type="dcterms:W3CDTF">2011-02-18T17:19:00Z</dcterms:created>
  <dcterms:modified xsi:type="dcterms:W3CDTF">2011-02-18T17:19:00Z</dcterms:modified>
</cp:coreProperties>
</file>